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24736" w14:textId="77777777" w:rsidR="00867ADD" w:rsidRDefault="00867ADD" w:rsidP="00CB6EEC">
      <w:pPr>
        <w:spacing w:after="0"/>
        <w:jc w:val="center"/>
        <w:rPr>
          <w:rFonts w:ascii="Arial" w:hAnsi="Arial" w:cs="Arial"/>
          <w:b/>
        </w:rPr>
      </w:pPr>
    </w:p>
    <w:p w14:paraId="526BAD66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526BAD67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526BAD68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69" w14:textId="7D1AF14E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ins w:id="0" w:author="Tomáš Viglaš" w:date="2016-10-28T14:06:00Z">
        <w:r w:rsidR="00946799">
          <w:rPr>
            <w:rFonts w:ascii="Arial" w:hAnsi="Arial" w:cs="Arial"/>
            <w:b/>
            <w:sz w:val="19"/>
            <w:szCs w:val="19"/>
          </w:rPr>
          <w:t xml:space="preserve"> </w:t>
        </w:r>
        <w:r w:rsidR="00946799" w:rsidRPr="00946799">
          <w:rPr>
            <w:rFonts w:ascii="Arial" w:hAnsi="Arial" w:cs="Arial"/>
            <w:b/>
            <w:sz w:val="19"/>
            <w:szCs w:val="19"/>
          </w:rPr>
          <w:t>(tovar, služby, práce), názov zákazk</w:t>
        </w:r>
      </w:ins>
      <w:ins w:id="1" w:author="Tomáš Viglaš" w:date="2016-10-28T14:07:00Z">
        <w:r w:rsidR="00946799">
          <w:rPr>
            <w:rFonts w:ascii="Arial" w:hAnsi="Arial" w:cs="Arial"/>
            <w:b/>
            <w:sz w:val="19"/>
            <w:szCs w:val="19"/>
          </w:rPr>
          <w:t>y</w:t>
        </w:r>
        <w:r w:rsidR="00946799" w:rsidRPr="008D446E">
          <w:rPr>
            <w:rFonts w:ascii="Arial" w:hAnsi="Arial" w:cs="Arial"/>
            <w:b/>
            <w:sz w:val="19"/>
            <w:szCs w:val="19"/>
          </w:rPr>
          <w:t>:</w:t>
        </w:r>
        <w:r w:rsidR="00946799" w:rsidRPr="008D446E">
          <w:rPr>
            <w:rFonts w:ascii="Arial" w:hAnsi="Arial" w:cs="Arial"/>
            <w:sz w:val="19"/>
            <w:szCs w:val="19"/>
          </w:rPr>
          <w:t xml:space="preserve"> .................................................................................</w:t>
        </w:r>
      </w:ins>
      <w:del w:id="2" w:author="Tomáš Viglaš" w:date="2016-10-28T14:07:00Z">
        <w:r w:rsidRPr="008D446E" w:rsidDel="00946799">
          <w:rPr>
            <w:rFonts w:ascii="Arial" w:hAnsi="Arial" w:cs="Arial"/>
            <w:b/>
            <w:sz w:val="19"/>
            <w:szCs w:val="19"/>
          </w:rPr>
          <w:delText>:</w:delText>
        </w:r>
        <w:r w:rsidRPr="008D446E" w:rsidDel="00946799">
          <w:rPr>
            <w:rFonts w:ascii="Arial" w:hAnsi="Arial" w:cs="Arial"/>
            <w:sz w:val="19"/>
            <w:szCs w:val="19"/>
          </w:rPr>
          <w:delText xml:space="preserve"> ............................................................................................................................</w:delText>
        </w:r>
      </w:del>
    </w:p>
    <w:p w14:paraId="526BAD6A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B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C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526BAD6D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E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F" w14:textId="2F095D09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ins w:id="3" w:author="Andrea Bergmannová" w:date="2016-04-20T14:59:00Z">
        <w:r w:rsidR="0070273A" w:rsidRPr="0070273A">
          <w:rPr>
            <w:rFonts w:ascii="Arial" w:hAnsi="Arial" w:cs="Arial"/>
            <w:b/>
            <w:color w:val="222222"/>
            <w:sz w:val="19"/>
            <w:szCs w:val="19"/>
          </w:rPr>
          <w:t>2 ods. 5 písm. o)</w:t>
        </w:r>
      </w:ins>
      <w:del w:id="4" w:author="Andrea Bergmannová" w:date="2016-04-20T14:59:00Z">
        <w:r w:rsidRPr="008D446E" w:rsidDel="0070273A">
          <w:rPr>
            <w:rFonts w:ascii="Arial" w:hAnsi="Arial" w:cs="Arial"/>
            <w:b/>
            <w:color w:val="222222"/>
            <w:sz w:val="19"/>
            <w:szCs w:val="19"/>
          </w:rPr>
          <w:delText>9b ods. 1</w:delText>
        </w:r>
      </w:del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ZVO sú vymedzené kumulatívnym spôsobom a pri „teste bežnej dostupnosti“ musí byť naplnená každá z uvedených podmienok:</w:t>
      </w:r>
    </w:p>
    <w:p w14:paraId="526BAD70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71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526BAD75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26BAD72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26BAD7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26BAD74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</w:t>
            </w:r>
          </w:p>
        </w:tc>
      </w:tr>
      <w:tr w:rsidR="00155F0B" w:rsidRPr="008D446E" w14:paraId="526BAD7A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526BAD76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526BAD77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26BAD78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526BAD79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7F" w14:textId="77777777" w:rsidTr="00155F0B">
        <w:tc>
          <w:tcPr>
            <w:tcW w:w="479" w:type="dxa"/>
            <w:vAlign w:val="center"/>
          </w:tcPr>
          <w:p w14:paraId="526BAD7B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526BAD7C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526BAD7D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7E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84" w14:textId="77777777" w:rsidTr="00155F0B">
        <w:tc>
          <w:tcPr>
            <w:tcW w:w="479" w:type="dxa"/>
            <w:vAlign w:val="center"/>
          </w:tcPr>
          <w:p w14:paraId="526BAD80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526BAD81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526BAD82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8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85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8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526BAD87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88" w14:textId="50FE6379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ins w:id="5" w:author="Andrea Bergmannová" w:date="2016-04-20T14:59:00Z">
        <w:r w:rsidR="0070273A" w:rsidRPr="0070273A">
          <w:rPr>
            <w:rFonts w:ascii="Arial" w:hAnsi="Arial" w:cs="Arial"/>
            <w:b/>
            <w:color w:val="222222"/>
            <w:sz w:val="19"/>
            <w:szCs w:val="19"/>
          </w:rPr>
          <w:t>2 ods. 6 a 7</w:t>
        </w:r>
      </w:ins>
      <w:del w:id="6" w:author="Andrea Bergmannová" w:date="2016-04-20T14:59:00Z">
        <w:r w:rsidRPr="008D446E" w:rsidDel="0070273A">
          <w:rPr>
            <w:rFonts w:ascii="Arial" w:hAnsi="Arial" w:cs="Arial"/>
            <w:b/>
            <w:color w:val="222222"/>
            <w:sz w:val="19"/>
            <w:szCs w:val="19"/>
          </w:rPr>
          <w:delText>9b ods. 2 a 3</w:delText>
        </w:r>
      </w:del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14:paraId="526BAD89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526BAD8D" w14:textId="77777777" w:rsidTr="00560266">
        <w:tc>
          <w:tcPr>
            <w:tcW w:w="5137" w:type="dxa"/>
            <w:gridSpan w:val="2"/>
            <w:shd w:val="clear" w:color="auto" w:fill="8EAADB"/>
          </w:tcPr>
          <w:p w14:paraId="526BAD8A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526BAD8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526BAD8C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526BAD92" w14:textId="77777777" w:rsidTr="00560266">
        <w:tc>
          <w:tcPr>
            <w:tcW w:w="426" w:type="dxa"/>
            <w:shd w:val="clear" w:color="auto" w:fill="auto"/>
          </w:tcPr>
          <w:p w14:paraId="526BAD8E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526BAD8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526BAD90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1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526BAD97" w14:textId="77777777" w:rsidTr="00560266">
        <w:tc>
          <w:tcPr>
            <w:tcW w:w="426" w:type="dxa"/>
            <w:shd w:val="clear" w:color="auto" w:fill="auto"/>
          </w:tcPr>
          <w:p w14:paraId="526BAD9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526BAD94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526BAD95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98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9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526BAD9A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B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C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14:paraId="526BAD9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E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526BADA2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526BAD9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Záver</w:t>
            </w:r>
            <w:r w:rsidRPr="008D446E">
              <w:rPr>
                <w:rFonts w:ascii="Arial" w:hAnsi="Arial" w:cs="Arial"/>
                <w:sz w:val="19"/>
                <w:szCs w:val="19"/>
                <w:vertAlign w:val="superscript"/>
              </w:rPr>
              <w:t>*</w:t>
            </w:r>
            <w:r w:rsidRPr="008D446E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526BADA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526BADA1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526BADA3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526BADA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A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14:paraId="526BADA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526BADA8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526BADA7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526BADA9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A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B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C" w14:textId="77777777" w:rsidR="00960FF5" w:rsidRPr="008D446E" w:rsidRDefault="00B54CB3">
      <w:pPr>
        <w:rPr>
          <w:sz w:val="19"/>
          <w:szCs w:val="19"/>
        </w:rPr>
      </w:pPr>
    </w:p>
    <w:sectPr w:rsidR="00960FF5" w:rsidRPr="008D44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9D5A3" w14:textId="77777777" w:rsidR="00C33BD9" w:rsidRDefault="00C33BD9" w:rsidP="001E2138">
      <w:pPr>
        <w:spacing w:after="0" w:line="240" w:lineRule="auto"/>
      </w:pPr>
      <w:r>
        <w:separator/>
      </w:r>
    </w:p>
  </w:endnote>
  <w:endnote w:type="continuationSeparator" w:id="0">
    <w:p w14:paraId="5C190993" w14:textId="77777777" w:rsidR="00C33BD9" w:rsidRDefault="00C33BD9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F64F0" w14:textId="77777777" w:rsidR="00833631" w:rsidRDefault="0083363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5AAF0" w14:textId="59DC8557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Príručka pre verejné obstarávanie</w:t>
    </w:r>
  </w:p>
  <w:p w14:paraId="52F9FA7E" w14:textId="0BE508BF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Príloha č. 1</w:t>
    </w:r>
    <w:r>
      <w:rPr>
        <w:rFonts w:ascii="Arial" w:hAnsi="Arial" w:cs="Arial"/>
        <w:sz w:val="16"/>
        <w:szCs w:val="16"/>
      </w:rPr>
      <w:t>3</w:t>
    </w:r>
    <w:r w:rsidRPr="00867ADD">
      <w:rPr>
        <w:rFonts w:ascii="Arial" w:hAnsi="Arial" w:cs="Arial"/>
        <w:sz w:val="16"/>
        <w:szCs w:val="16"/>
      </w:rPr>
      <w:t xml:space="preserve"> – Test bežnej dostupnosti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16414" w14:textId="77777777" w:rsidR="00833631" w:rsidRDefault="0083363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44BA6" w14:textId="77777777" w:rsidR="00C33BD9" w:rsidRDefault="00C33BD9" w:rsidP="001E2138">
      <w:pPr>
        <w:spacing w:after="0" w:line="240" w:lineRule="auto"/>
      </w:pPr>
      <w:r>
        <w:separator/>
      </w:r>
    </w:p>
  </w:footnote>
  <w:footnote w:type="continuationSeparator" w:id="0">
    <w:p w14:paraId="6EFA199D" w14:textId="77777777" w:rsidR="00C33BD9" w:rsidRDefault="00C33BD9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DB854" w14:textId="77777777" w:rsidR="00833631" w:rsidRDefault="0083363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BADB1" w14:textId="2B0976A9" w:rsidR="008063F9" w:rsidRDefault="00B54CB3">
    <w:pPr>
      <w:pStyle w:val="Hlavika"/>
    </w:pPr>
    <w:r w:rsidRPr="002A690B">
      <w:rPr>
        <w:noProof/>
      </w:rPr>
      <w:drawing>
        <wp:inline distT="0" distB="0" distL="0" distR="0" wp14:anchorId="251A0B29" wp14:editId="03FBC751">
          <wp:extent cx="5760720" cy="40259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7" w:name="_GoBack"/>
    <w:bookmarkEnd w:id="7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D7EDD" w14:textId="77777777" w:rsidR="00833631" w:rsidRDefault="00833631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0E09F5"/>
    <w:rsid w:val="00153F6A"/>
    <w:rsid w:val="00155F0B"/>
    <w:rsid w:val="00171A74"/>
    <w:rsid w:val="001D491C"/>
    <w:rsid w:val="001E1200"/>
    <w:rsid w:val="001E2138"/>
    <w:rsid w:val="002E7369"/>
    <w:rsid w:val="002E7B80"/>
    <w:rsid w:val="0032194A"/>
    <w:rsid w:val="00481950"/>
    <w:rsid w:val="005B29C7"/>
    <w:rsid w:val="0070273A"/>
    <w:rsid w:val="007227C7"/>
    <w:rsid w:val="00750EFB"/>
    <w:rsid w:val="008063F9"/>
    <w:rsid w:val="00833631"/>
    <w:rsid w:val="00867ADD"/>
    <w:rsid w:val="008D446E"/>
    <w:rsid w:val="00946799"/>
    <w:rsid w:val="009F7FA2"/>
    <w:rsid w:val="00B54CB3"/>
    <w:rsid w:val="00C33BD9"/>
    <w:rsid w:val="00C97502"/>
    <w:rsid w:val="00CB6EEC"/>
    <w:rsid w:val="00D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6BA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195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195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888227-56A8-453C-AAA6-443DFC6DB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DC2410-8B25-4D1E-BFEE-8E6294C64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7BC9B-0517-4EE1-98D4-4BDD3D80BAE3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Karol Meliška</cp:lastModifiedBy>
  <cp:revision>14</cp:revision>
  <dcterms:created xsi:type="dcterms:W3CDTF">2015-07-14T06:52:00Z</dcterms:created>
  <dcterms:modified xsi:type="dcterms:W3CDTF">2016-11-02T14:44:00Z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